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765A61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Divinová Hana Ing." w:date="2023-06-05T07:58:00Z">
      <w:r w:rsidR="00FB1624">
        <w:t>9</w:t>
      </w:r>
    </w:ins>
    <w:del w:id="2" w:author="Divinová Hana Ing." w:date="2023-06-05T07:58:00Z">
      <w:r w:rsidR="003243D2" w:rsidDel="00FB1624">
        <w:delText xml:space="preserve">  </w:delText>
      </w:r>
    </w:del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6634">
    <w:abstractNumId w:val="3"/>
  </w:num>
  <w:num w:numId="2" w16cid:durableId="2006010645">
    <w:abstractNumId w:val="2"/>
  </w:num>
  <w:num w:numId="3" w16cid:durableId="1003583253">
    <w:abstractNumId w:val="1"/>
  </w:num>
  <w:num w:numId="4" w16cid:durableId="1207523679">
    <w:abstractNumId w:val="4"/>
  </w:num>
  <w:num w:numId="5" w16cid:durableId="1962761830">
    <w:abstractNumId w:val="5"/>
  </w:num>
  <w:num w:numId="6" w16cid:durableId="9746828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6081804">
    <w:abstractNumId w:val="0"/>
  </w:num>
  <w:num w:numId="8" w16cid:durableId="2100521876">
    <w:abstractNumId w:val="8"/>
  </w:num>
  <w:num w:numId="9" w16cid:durableId="1024984427">
    <w:abstractNumId w:val="7"/>
  </w:num>
  <w:num w:numId="10" w16cid:durableId="164511544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vinová Hana Ing.">
    <w15:presenceInfo w15:providerId="AD" w15:userId="S::H.Divinova@spucr.cz::180ef79d-8e82-4092-8363-0c181a3dbc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5451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1624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845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2023-06-05T05:58:00Z</dcterms:modified>
</cp:coreProperties>
</file>